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8E" w:rsidRPr="00E5378E" w:rsidRDefault="00353474" w:rsidP="00E5378E">
      <w:pPr>
        <w:jc w:val="center"/>
        <w:rPr>
          <w:b/>
          <w:sz w:val="28"/>
          <w:szCs w:val="28"/>
        </w:rPr>
      </w:pPr>
      <w:ins w:id="0" w:author="Terrill Laura" w:date="2011-08-22T19:11:00Z">
        <w:r>
          <w:rPr>
            <w:b/>
            <w:sz w:val="28"/>
            <w:szCs w:val="28"/>
          </w:rPr>
          <w:t xml:space="preserve"> </w:t>
        </w:r>
      </w:ins>
      <w:r w:rsidR="00E5378E">
        <w:rPr>
          <w:b/>
          <w:sz w:val="28"/>
          <w:szCs w:val="28"/>
        </w:rPr>
        <w:t>World Language Theme Based Unit Ideas</w:t>
      </w:r>
    </w:p>
    <w:p w:rsidR="00614DD7" w:rsidRDefault="00614DD7">
      <w:r>
        <w:t>Level 1:</w:t>
      </w:r>
    </w:p>
    <w:p w:rsidR="00B45C6D" w:rsidRDefault="00614DD7" w:rsidP="00614DD7">
      <w:pPr>
        <w:pStyle w:val="ListParagraph"/>
        <w:numPr>
          <w:ilvl w:val="0"/>
          <w:numId w:val="1"/>
          <w:numberingChange w:id="1" w:author="Terrill Laura" w:date="2011-08-22T16:53:00Z" w:original=""/>
        </w:numPr>
      </w:pPr>
      <w:r>
        <w:t>Pop culture- names, nationality, age, clothing, entertainment)</w:t>
      </w:r>
    </w:p>
    <w:p w:rsidR="00614DD7" w:rsidRDefault="00614DD7" w:rsidP="00614DD7">
      <w:pPr>
        <w:pStyle w:val="ListParagraph"/>
        <w:numPr>
          <w:ilvl w:val="0"/>
          <w:numId w:val="1"/>
          <w:numberingChange w:id="2" w:author="Terrill Laura" w:date="2011-08-22T16:53:00Z" w:original=""/>
        </w:numPr>
      </w:pPr>
      <w:r>
        <w:t xml:space="preserve">Holidays- seasons, weather, foods, customs, </w:t>
      </w:r>
      <w:r w:rsidR="00DE01FB">
        <w:t>calendar</w:t>
      </w:r>
      <w:r>
        <w:t>, family, cultural comparisons</w:t>
      </w:r>
    </w:p>
    <w:p w:rsidR="00614DD7" w:rsidRDefault="00614DD7" w:rsidP="00614DD7">
      <w:pPr>
        <w:pStyle w:val="ListParagraph"/>
        <w:numPr>
          <w:ilvl w:val="0"/>
          <w:numId w:val="1"/>
          <w:numberingChange w:id="3" w:author="Terrill Laura" w:date="2011-08-22T16:53:00Z" w:original=""/>
        </w:numPr>
      </w:pPr>
      <w:r>
        <w:t xml:space="preserve">Education- school, supplies, classes, classroom tasks, compare/contrast of educational </w:t>
      </w:r>
      <w:commentRangeStart w:id="4"/>
      <w:r>
        <w:t>systems</w:t>
      </w:r>
      <w:commentRangeEnd w:id="4"/>
      <w:r w:rsidR="005431CB">
        <w:rPr>
          <w:rStyle w:val="CommentReference"/>
          <w:vanish/>
        </w:rPr>
        <w:commentReference w:id="4"/>
      </w:r>
    </w:p>
    <w:p w:rsidR="00614DD7" w:rsidRDefault="00614DD7" w:rsidP="00614DD7">
      <w:pPr>
        <w:pStyle w:val="ListParagraph"/>
        <w:numPr>
          <w:ilvl w:val="0"/>
          <w:numId w:val="1"/>
          <w:numberingChange w:id="5" w:author="Terrill Laura" w:date="2011-08-22T16:53:00Z" w:original=""/>
        </w:numPr>
      </w:pPr>
      <w:r>
        <w:t xml:space="preserve">Community- locations, shops, places, currency, maps, directions, transportation, cross cultural </w:t>
      </w:r>
      <w:r w:rsidR="00DE01FB">
        <w:t>comparisons</w:t>
      </w:r>
      <w:r>
        <w:t xml:space="preserve">. </w:t>
      </w:r>
    </w:p>
    <w:p w:rsidR="00614DD7" w:rsidRDefault="00614DD7" w:rsidP="00614DD7">
      <w:r>
        <w:t>Level 2</w:t>
      </w:r>
    </w:p>
    <w:p w:rsidR="00614DD7" w:rsidRDefault="00614DD7" w:rsidP="00614DD7">
      <w:pPr>
        <w:pStyle w:val="ListParagraph"/>
        <w:numPr>
          <w:ilvl w:val="0"/>
          <w:numId w:val="2"/>
          <w:numberingChange w:id="6" w:author="Terrill Laura" w:date="2011-08-22T16:53:00Z" w:original=""/>
        </w:numPr>
      </w:pPr>
      <w:commentRangeStart w:id="7"/>
      <w:r>
        <w:t>Legends</w:t>
      </w:r>
      <w:commentRangeEnd w:id="7"/>
      <w:r w:rsidR="00353474">
        <w:rPr>
          <w:rStyle w:val="CommentReference"/>
          <w:vanish/>
        </w:rPr>
        <w:commentReference w:id="7"/>
      </w:r>
    </w:p>
    <w:p w:rsidR="00614DD7" w:rsidRDefault="00614DD7" w:rsidP="00614DD7">
      <w:pPr>
        <w:pStyle w:val="ListParagraph"/>
        <w:numPr>
          <w:ilvl w:val="0"/>
          <w:numId w:val="2"/>
          <w:numberingChange w:id="8" w:author="Terrill Laura" w:date="2011-08-22T16:53:00Z" w:original=""/>
        </w:numPr>
      </w:pPr>
      <w:r>
        <w:t>Fitness/lifestyle</w:t>
      </w:r>
    </w:p>
    <w:p w:rsidR="00614DD7" w:rsidRDefault="00614DD7" w:rsidP="00614DD7">
      <w:pPr>
        <w:pStyle w:val="ListParagraph"/>
        <w:numPr>
          <w:ilvl w:val="0"/>
          <w:numId w:val="2"/>
          <w:numberingChange w:id="9" w:author="Terrill Laura" w:date="2011-08-22T16:53:00Z" w:original=""/>
        </w:numPr>
      </w:pPr>
      <w:r>
        <w:t>Travel/exploration</w:t>
      </w:r>
    </w:p>
    <w:p w:rsidR="00614DD7" w:rsidRDefault="00614DD7" w:rsidP="00614DD7">
      <w:pPr>
        <w:pStyle w:val="ListParagraph"/>
        <w:numPr>
          <w:ilvl w:val="0"/>
          <w:numId w:val="2"/>
          <w:numberingChange w:id="10" w:author="Terrill Laura" w:date="2011-08-22T16:53:00Z" w:original=""/>
        </w:numPr>
      </w:pPr>
      <w:commentRangeStart w:id="11"/>
      <w:r>
        <w:t>Culture</w:t>
      </w:r>
      <w:commentRangeEnd w:id="11"/>
      <w:r w:rsidR="005431CB">
        <w:rPr>
          <w:rStyle w:val="CommentReference"/>
          <w:vanish/>
        </w:rPr>
        <w:commentReference w:id="11"/>
      </w:r>
    </w:p>
    <w:p w:rsidR="00614DD7" w:rsidRDefault="00614DD7" w:rsidP="00614DD7">
      <w:r>
        <w:t>Level 3</w:t>
      </w:r>
    </w:p>
    <w:p w:rsidR="00614DD7" w:rsidRDefault="00614DD7" w:rsidP="00614DD7">
      <w:pPr>
        <w:pStyle w:val="ListParagraph"/>
        <w:numPr>
          <w:ilvl w:val="0"/>
          <w:numId w:val="3"/>
          <w:numberingChange w:id="12" w:author="Terrill Laura" w:date="2011-08-22T16:53:00Z" w:original=""/>
        </w:numPr>
      </w:pPr>
      <w:r>
        <w:t>Consumerism</w:t>
      </w:r>
    </w:p>
    <w:p w:rsidR="00614DD7" w:rsidRDefault="00614DD7" w:rsidP="00614DD7">
      <w:pPr>
        <w:pStyle w:val="ListParagraph"/>
        <w:numPr>
          <w:ilvl w:val="0"/>
          <w:numId w:val="3"/>
          <w:numberingChange w:id="13" w:author="Terrill Laura" w:date="2011-08-22T16:53:00Z" w:original=""/>
        </w:numPr>
      </w:pPr>
      <w:r>
        <w:t>Life skills/career</w:t>
      </w:r>
    </w:p>
    <w:p w:rsidR="00614DD7" w:rsidRDefault="00614DD7" w:rsidP="00614DD7">
      <w:pPr>
        <w:pStyle w:val="ListParagraph"/>
        <w:numPr>
          <w:ilvl w:val="0"/>
          <w:numId w:val="3"/>
          <w:numberingChange w:id="14" w:author="Terrill Laura" w:date="2011-08-22T16:53:00Z" w:original=""/>
        </w:numPr>
      </w:pPr>
      <w:r>
        <w:t>Relationships/gender issues</w:t>
      </w:r>
    </w:p>
    <w:p w:rsidR="00614DD7" w:rsidRDefault="00614DD7" w:rsidP="00614DD7">
      <w:pPr>
        <w:pStyle w:val="ListParagraph"/>
        <w:numPr>
          <w:ilvl w:val="0"/>
          <w:numId w:val="3"/>
          <w:numberingChange w:id="15" w:author="Terrill Laura" w:date="2011-08-22T16:53:00Z" w:original=""/>
        </w:numPr>
      </w:pPr>
      <w:r>
        <w:t>Conflict/cooperation</w:t>
      </w:r>
    </w:p>
    <w:p w:rsidR="00614DD7" w:rsidRDefault="00614DD7" w:rsidP="00614DD7">
      <w:r>
        <w:t>Level 4</w:t>
      </w:r>
    </w:p>
    <w:p w:rsidR="00614DD7" w:rsidRDefault="00614DD7" w:rsidP="00614DD7">
      <w:pPr>
        <w:pStyle w:val="ListParagraph"/>
        <w:numPr>
          <w:ilvl w:val="0"/>
          <w:numId w:val="4"/>
          <w:numberingChange w:id="16" w:author="Terrill Laura" w:date="2011-08-22T16:53:00Z" w:original=""/>
        </w:numPr>
      </w:pPr>
      <w:r>
        <w:t>Aztec, Inca, Mays</w:t>
      </w:r>
    </w:p>
    <w:p w:rsidR="00614DD7" w:rsidRDefault="00614DD7" w:rsidP="00614DD7">
      <w:pPr>
        <w:pStyle w:val="ListParagraph"/>
        <w:numPr>
          <w:ilvl w:val="0"/>
          <w:numId w:val="4"/>
          <w:numberingChange w:id="17" w:author="Terrill Laura" w:date="2011-08-22T16:53:00Z" w:original=""/>
        </w:numPr>
      </w:pPr>
      <w:r>
        <w:t>Youth issues</w:t>
      </w:r>
    </w:p>
    <w:p w:rsidR="00614DD7" w:rsidRDefault="00614DD7" w:rsidP="00614DD7">
      <w:pPr>
        <w:pStyle w:val="ListParagraph"/>
        <w:numPr>
          <w:ilvl w:val="0"/>
          <w:numId w:val="4"/>
          <w:numberingChange w:id="18" w:author="Terrill Laura" w:date="2011-08-22T16:53:00Z" w:original=""/>
        </w:numPr>
      </w:pPr>
      <w:r>
        <w:t>Speaking with animals</w:t>
      </w:r>
    </w:p>
    <w:p w:rsidR="00614DD7" w:rsidRDefault="00DE01FB" w:rsidP="00614DD7">
      <w:pPr>
        <w:pStyle w:val="ListParagraph"/>
        <w:numPr>
          <w:ilvl w:val="0"/>
          <w:numId w:val="4"/>
          <w:numberingChange w:id="19" w:author="Terrill Laura" w:date="2011-08-22T16:53:00Z" w:original=""/>
        </w:numPr>
      </w:pPr>
      <w:r>
        <w:t>Fables</w:t>
      </w:r>
      <w:r w:rsidR="00614DD7">
        <w:t>/</w:t>
      </w:r>
      <w:commentRangeStart w:id="20"/>
      <w:r w:rsidR="00614DD7">
        <w:t>legends</w:t>
      </w:r>
      <w:commentRangeEnd w:id="20"/>
      <w:r w:rsidR="00353474">
        <w:rPr>
          <w:rStyle w:val="CommentReference"/>
          <w:vanish/>
        </w:rPr>
        <w:commentReference w:id="20"/>
      </w:r>
    </w:p>
    <w:p w:rsidR="00614DD7" w:rsidRDefault="00614DD7" w:rsidP="00614DD7">
      <w:pPr>
        <w:pStyle w:val="ListParagraph"/>
        <w:numPr>
          <w:ilvl w:val="0"/>
          <w:numId w:val="4"/>
          <w:numberingChange w:id="21" w:author="Terrill Laura" w:date="2011-08-22T16:53:00Z" w:original=""/>
        </w:numPr>
      </w:pPr>
      <w:r>
        <w:t>Art/culture</w:t>
      </w:r>
    </w:p>
    <w:p w:rsidR="00C24048" w:rsidRDefault="00C24048" w:rsidP="00C24048">
      <w:r>
        <w:t xml:space="preserve">Native Speakers </w:t>
      </w:r>
      <w:commentRangeStart w:id="22"/>
      <w:r>
        <w:t>2</w:t>
      </w:r>
      <w:commentRangeEnd w:id="22"/>
      <w:r w:rsidR="00353474">
        <w:rPr>
          <w:rStyle w:val="CommentReference"/>
          <w:vanish/>
        </w:rPr>
        <w:commentReference w:id="22"/>
      </w:r>
    </w:p>
    <w:p w:rsidR="00C24048" w:rsidRDefault="00C24048" w:rsidP="00C24048">
      <w:pPr>
        <w:pStyle w:val="ListParagraph"/>
        <w:numPr>
          <w:ilvl w:val="0"/>
          <w:numId w:val="5"/>
          <w:numberingChange w:id="23" w:author="Terrill Laura" w:date="2011-08-22T16:53:00Z" w:original=""/>
        </w:numPr>
      </w:pPr>
      <w:r>
        <w:t>Balance of culture/changes in the family (heritage, modern vs. urban vs. rural</w:t>
      </w:r>
    </w:p>
    <w:p w:rsidR="00C24048" w:rsidRDefault="00C24048" w:rsidP="00C24048">
      <w:pPr>
        <w:pStyle w:val="ListParagraph"/>
        <w:numPr>
          <w:ilvl w:val="0"/>
          <w:numId w:val="5"/>
          <w:numberingChange w:id="24" w:author="Terrill Laura" w:date="2011-08-22T16:53:00Z" w:original=""/>
        </w:numPr>
      </w:pPr>
      <w:r>
        <w:t>Personal vs. public identity (</w:t>
      </w:r>
      <w:r w:rsidR="00DE01FB">
        <w:t>pop</w:t>
      </w:r>
      <w:r>
        <w:t xml:space="preserve"> culture, gender roles, resume, heroes)</w:t>
      </w:r>
    </w:p>
    <w:p w:rsidR="00C24048" w:rsidRDefault="00C24048" w:rsidP="00C24048">
      <w:pPr>
        <w:pStyle w:val="ListParagraph"/>
        <w:numPr>
          <w:ilvl w:val="0"/>
          <w:numId w:val="5"/>
          <w:numberingChange w:id="25" w:author="Terrill Laura" w:date="2011-08-22T16:53:00Z" w:original=""/>
        </w:numPr>
      </w:pPr>
      <w:r>
        <w:t>Conflict/cooperation- Immigration</w:t>
      </w:r>
    </w:p>
    <w:p w:rsidR="00C24048" w:rsidRDefault="00C24048" w:rsidP="00C24048">
      <w:pPr>
        <w:pStyle w:val="ListParagraph"/>
        <w:numPr>
          <w:ilvl w:val="0"/>
          <w:numId w:val="5"/>
          <w:numberingChange w:id="26" w:author="Terrill Laura" w:date="2011-08-22T16:53:00Z" w:original=""/>
        </w:numPr>
      </w:pPr>
      <w:r>
        <w:t>Exploration/culture- dance travel, fiestas</w:t>
      </w:r>
    </w:p>
    <w:p w:rsidR="00B93DEE" w:rsidRDefault="00B93DEE" w:rsidP="00B93DEE">
      <w:pPr>
        <w:pStyle w:val="ListParagraph"/>
      </w:pPr>
    </w:p>
    <w:p w:rsidR="00B93DEE" w:rsidRPr="00B93DEE" w:rsidRDefault="00B93DEE" w:rsidP="00B93DEE">
      <w:pPr>
        <w:pStyle w:val="ListParagraph"/>
        <w:rPr>
          <w:rFonts w:ascii="Tahoma" w:eastAsia="Times New Roman" w:hAnsi="Tahoma" w:cs="Tahoma"/>
          <w:color w:val="000000"/>
          <w:sz w:val="20"/>
          <w:szCs w:val="20"/>
        </w:rPr>
      </w:pPr>
      <w:bookmarkStart w:id="27" w:name="_GoBack"/>
      <w:bookmarkEnd w:id="27"/>
      <w:r w:rsidRPr="00B93DEE">
        <w:rPr>
          <w:rFonts w:ascii="Tahoma" w:eastAsia="Times New Roman" w:hAnsi="Tahoma" w:cs="Tahoma"/>
          <w:color w:val="000000"/>
          <w:sz w:val="20"/>
          <w:szCs w:val="20"/>
        </w:rPr>
        <w:t>Add NS 3</w:t>
      </w:r>
    </w:p>
    <w:p w:rsidR="00B93DEE" w:rsidRPr="00B93DEE" w:rsidRDefault="00B93DEE" w:rsidP="00B93DEE">
      <w:pPr>
        <w:pStyle w:val="ListParagraph"/>
        <w:numPr>
          <w:ilvl w:val="0"/>
          <w:numId w:val="5"/>
          <w:numberingChange w:id="28" w:author="Terrill Laura" w:date="2011-08-22T16:53:00Z" w:original=""/>
        </w:numPr>
        <w:rPr>
          <w:rFonts w:ascii="Tahoma" w:eastAsia="Times New Roman" w:hAnsi="Tahoma" w:cs="Tahoma"/>
          <w:color w:val="000000"/>
          <w:sz w:val="20"/>
          <w:szCs w:val="20"/>
        </w:rPr>
      </w:pPr>
      <w:r w:rsidRPr="00B93DEE">
        <w:rPr>
          <w:rFonts w:ascii="Tahoma" w:eastAsia="Times New Roman" w:hAnsi="Tahoma" w:cs="Tahoma"/>
          <w:color w:val="000000"/>
          <w:sz w:val="20"/>
          <w:szCs w:val="20"/>
        </w:rPr>
        <w:t>1. Personal Identity</w:t>
      </w:r>
    </w:p>
    <w:p w:rsidR="00B93DEE" w:rsidRPr="00B93DEE" w:rsidRDefault="00B93DEE" w:rsidP="00B93DEE">
      <w:pPr>
        <w:pStyle w:val="ListParagraph"/>
        <w:numPr>
          <w:ilvl w:val="0"/>
          <w:numId w:val="5"/>
          <w:numberingChange w:id="29" w:author="Terrill Laura" w:date="2011-08-22T16:53:00Z" w:original=""/>
        </w:numPr>
        <w:rPr>
          <w:rFonts w:ascii="Tahoma" w:eastAsia="Times New Roman" w:hAnsi="Tahoma" w:cs="Tahoma"/>
          <w:color w:val="000000"/>
          <w:sz w:val="20"/>
          <w:szCs w:val="20"/>
        </w:rPr>
      </w:pPr>
      <w:r w:rsidRPr="00B93DEE">
        <w:rPr>
          <w:rFonts w:ascii="Tahoma" w:eastAsia="Times New Roman" w:hAnsi="Tahoma" w:cs="Tahoma"/>
          <w:color w:val="000000"/>
          <w:sz w:val="20"/>
          <w:szCs w:val="20"/>
        </w:rPr>
        <w:t xml:space="preserve">2. Environmental Concerns </w:t>
      </w:r>
    </w:p>
    <w:p w:rsidR="00B93DEE" w:rsidRPr="00B93DEE" w:rsidRDefault="00B93DEE" w:rsidP="00B93DEE">
      <w:pPr>
        <w:pStyle w:val="ListParagraph"/>
        <w:numPr>
          <w:ilvl w:val="0"/>
          <w:numId w:val="5"/>
          <w:numberingChange w:id="30" w:author="Terrill Laura" w:date="2011-08-22T16:53:00Z" w:original=""/>
        </w:numPr>
        <w:rPr>
          <w:rFonts w:ascii="Tahoma" w:eastAsia="Times New Roman" w:hAnsi="Tahoma" w:cs="Tahoma"/>
          <w:color w:val="000000"/>
          <w:sz w:val="20"/>
          <w:szCs w:val="20"/>
        </w:rPr>
      </w:pPr>
      <w:r w:rsidRPr="00B93DEE">
        <w:rPr>
          <w:rFonts w:ascii="Tahoma" w:eastAsia="Times New Roman" w:hAnsi="Tahoma" w:cs="Tahoma"/>
          <w:color w:val="000000"/>
          <w:sz w:val="20"/>
          <w:szCs w:val="20"/>
        </w:rPr>
        <w:t>3. Modern v. Traditional</w:t>
      </w:r>
    </w:p>
    <w:p w:rsidR="00B93DEE" w:rsidRPr="00B93DEE" w:rsidRDefault="00B93DEE" w:rsidP="00B93DEE">
      <w:pPr>
        <w:pStyle w:val="ListParagraph"/>
        <w:numPr>
          <w:ilvl w:val="0"/>
          <w:numId w:val="5"/>
          <w:numberingChange w:id="31" w:author="Terrill Laura" w:date="2011-08-22T16:53:00Z" w:original=""/>
        </w:numPr>
        <w:rPr>
          <w:rFonts w:ascii="Tahoma" w:eastAsia="Times New Roman" w:hAnsi="Tahoma" w:cs="Tahoma"/>
          <w:color w:val="000000"/>
          <w:sz w:val="20"/>
          <w:szCs w:val="20"/>
        </w:rPr>
      </w:pPr>
      <w:r w:rsidRPr="00B93DEE">
        <w:rPr>
          <w:rFonts w:ascii="Tahoma" w:eastAsia="Times New Roman" w:hAnsi="Tahoma" w:cs="Tahoma"/>
          <w:color w:val="000000"/>
          <w:sz w:val="20"/>
          <w:szCs w:val="20"/>
        </w:rPr>
        <w:t>4. Community and Career/volunteer possibilities</w:t>
      </w:r>
    </w:p>
    <w:p w:rsidR="00B93DEE" w:rsidRDefault="00B93DEE" w:rsidP="00B93DEE"/>
    <w:sectPr w:rsidR="00B93DEE" w:rsidSect="00B45C6D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Terrill Laura" w:date="2011-08-22T16:53:00Z" w:initials="TL">
    <w:p w:rsidR="00353474" w:rsidRDefault="00353474">
      <w:pPr>
        <w:pStyle w:val="CommentText"/>
      </w:pPr>
      <w:r>
        <w:rPr>
          <w:rStyle w:val="CommentReference"/>
        </w:rPr>
        <w:annotationRef/>
      </w:r>
      <w:r>
        <w:t>Probably not of great interest to students</w:t>
      </w:r>
    </w:p>
  </w:comment>
  <w:comment w:id="7" w:author="Terrill Laura" w:date="2011-08-22T19:12:00Z" w:initials="TL">
    <w:p w:rsidR="00353474" w:rsidRDefault="00353474">
      <w:pPr>
        <w:pStyle w:val="CommentText"/>
      </w:pPr>
      <w:r>
        <w:rPr>
          <w:rStyle w:val="CommentReference"/>
        </w:rPr>
        <w:annotationRef/>
      </w:r>
      <w:r>
        <w:t xml:space="preserve">Legends can be a unit by itself, but legends can be part of almost any unit if the legend deals with the topic being studied. </w:t>
      </w:r>
    </w:p>
  </w:comment>
  <w:comment w:id="11" w:author="Terrill Laura" w:date="2011-08-22T16:54:00Z" w:initials="TL">
    <w:p w:rsidR="00353474" w:rsidRDefault="00353474">
      <w:pPr>
        <w:pStyle w:val="CommentText"/>
      </w:pPr>
      <w:r>
        <w:rPr>
          <w:rStyle w:val="CommentReference"/>
        </w:rPr>
        <w:annotationRef/>
      </w:r>
      <w:r>
        <w:t>Not sure how this would be a theme. The 5Cs require that culture is integrated into each unit.</w:t>
      </w:r>
    </w:p>
  </w:comment>
  <w:comment w:id="20" w:author="Terrill Laura" w:date="2011-08-22T19:13:00Z" w:initials="TL">
    <w:p w:rsidR="00353474" w:rsidRDefault="00353474">
      <w:pPr>
        <w:pStyle w:val="CommentText"/>
      </w:pPr>
      <w:r>
        <w:rPr>
          <w:rStyle w:val="CommentReference"/>
        </w:rPr>
        <w:annotationRef/>
      </w:r>
      <w:r>
        <w:t xml:space="preserve">Would this be a repeat from level 2? </w:t>
      </w:r>
    </w:p>
  </w:comment>
  <w:comment w:id="22" w:author="Terrill Laura" w:date="2011-08-22T19:15:00Z" w:initials="TL">
    <w:p w:rsidR="005B1EA0" w:rsidRDefault="00353474">
      <w:pPr>
        <w:pStyle w:val="CommentText"/>
      </w:pPr>
      <w:r>
        <w:rPr>
          <w:rStyle w:val="CommentReference"/>
        </w:rPr>
        <w:annotationRef/>
      </w:r>
      <w:r>
        <w:t>I would make the assumption that you are preparing your native speakers for the Spanish AP. This wo</w:t>
      </w:r>
      <w:r w:rsidR="005B1EA0">
        <w:t xml:space="preserve">uld mean that they would want to touch on all 6 AP Themes. This is something that upper level French and Spanish teachers want to be aware of also. </w:t>
      </w:r>
    </w:p>
    <w:p w:rsidR="00353474" w:rsidRDefault="005B1EA0">
      <w:pPr>
        <w:pStyle w:val="CommentText"/>
      </w:pPr>
      <w:r>
        <w:t xml:space="preserve">I am attaching a page showing the themes and possible subtopics.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C1"/>
    <w:multiLevelType w:val="hybridMultilevel"/>
    <w:tmpl w:val="3A9A9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82FEC"/>
    <w:multiLevelType w:val="hybridMultilevel"/>
    <w:tmpl w:val="54EA0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91C66"/>
    <w:multiLevelType w:val="hybridMultilevel"/>
    <w:tmpl w:val="406CD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50960"/>
    <w:multiLevelType w:val="hybridMultilevel"/>
    <w:tmpl w:val="BBC62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7D03E3"/>
    <w:multiLevelType w:val="hybridMultilevel"/>
    <w:tmpl w:val="7B0CD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trackRevisions/>
  <w:doNotTrackMoves/>
  <w:defaultTabStop w:val="720"/>
  <w:characterSpacingControl w:val="doNotCompress"/>
  <w:compat>
    <w:useFELayout/>
  </w:compat>
  <w:rsids>
    <w:rsidRoot w:val="00614DD7"/>
    <w:rsid w:val="00054480"/>
    <w:rsid w:val="00353474"/>
    <w:rsid w:val="005431CB"/>
    <w:rsid w:val="005B1EA0"/>
    <w:rsid w:val="005B7FE6"/>
    <w:rsid w:val="00614DD7"/>
    <w:rsid w:val="00B45C6D"/>
    <w:rsid w:val="00B93DEE"/>
    <w:rsid w:val="00C24048"/>
    <w:rsid w:val="00DE01FB"/>
    <w:rsid w:val="00E5378E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14D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31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1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31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31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31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1C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1C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146</Words>
  <Characters>837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Mundelein High School</dc:creator>
  <cp:lastModifiedBy>Terrill Laura</cp:lastModifiedBy>
  <cp:revision>7</cp:revision>
  <dcterms:created xsi:type="dcterms:W3CDTF">2011-08-16T13:48:00Z</dcterms:created>
  <dcterms:modified xsi:type="dcterms:W3CDTF">2011-08-22T23:15:00Z</dcterms:modified>
</cp:coreProperties>
</file>